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1A4A7" w14:textId="69496B0B" w:rsidR="004E2ECD" w:rsidRDefault="004E2ECD" w:rsidP="00580D71">
      <w:pPr>
        <w:ind w:left="5664" w:firstLine="708"/>
        <w:rPr>
          <w:ins w:id="0" w:author="Stańczyk Marta" w:date="2026-01-30T10:51:00Z" w16du:dateUtc="2026-01-30T09:51:00Z"/>
          <w:rFonts w:ascii="Arial" w:hAnsi="Arial" w:cs="Arial"/>
        </w:rPr>
      </w:pPr>
      <w:ins w:id="1" w:author="Stańczyk Marta" w:date="2026-01-30T10:51:00Z" w16du:dateUtc="2026-01-30T09:51:00Z">
        <w:r>
          <w:rPr>
            <w:rFonts w:ascii="Arial" w:hAnsi="Arial" w:cs="Arial"/>
          </w:rPr>
          <w:t>Załącznik nr 2 do OWU</w:t>
        </w:r>
      </w:ins>
    </w:p>
    <w:p w14:paraId="1D1E3650" w14:textId="24059BFF" w:rsidR="005D2791" w:rsidRPr="00E70115" w:rsidRDefault="004E2ECD" w:rsidP="00580D71">
      <w:pPr>
        <w:ind w:left="5664" w:firstLine="708"/>
        <w:rPr>
          <w:rFonts w:ascii="Arial" w:hAnsi="Arial" w:cs="Arial"/>
        </w:rPr>
      </w:pPr>
      <w:ins w:id="2" w:author="Stańczyk Marta" w:date="2026-01-30T10:51:00Z" w16du:dateUtc="2026-01-30T09:51:00Z">
        <w:r>
          <w:rPr>
            <w:rFonts w:ascii="Arial" w:hAnsi="Arial" w:cs="Arial"/>
          </w:rPr>
          <w:t xml:space="preserve"> </w:t>
        </w:r>
      </w:ins>
      <w:r w:rsidR="00580D71"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3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3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tańczyk Marta">
    <w15:presenceInfo w15:providerId="AD" w15:userId="S::PLK078866@office.plk-sa.pl::2c915375-0fb4-44e3-b586-41e67289b3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136E0"/>
    <w:rsid w:val="0008652A"/>
    <w:rsid w:val="00093393"/>
    <w:rsid w:val="000A7924"/>
    <w:rsid w:val="001C3280"/>
    <w:rsid w:val="002B2747"/>
    <w:rsid w:val="003322A3"/>
    <w:rsid w:val="00336B9C"/>
    <w:rsid w:val="003D00AE"/>
    <w:rsid w:val="004C1184"/>
    <w:rsid w:val="004E2ECD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  <w:rsid w:val="00EB52AD"/>
    <w:rsid w:val="00FF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Stańczyk Marta</cp:lastModifiedBy>
  <cp:revision>3</cp:revision>
  <dcterms:created xsi:type="dcterms:W3CDTF">2025-11-14T06:34:00Z</dcterms:created>
  <dcterms:modified xsi:type="dcterms:W3CDTF">2026-01-30T09:51:00Z</dcterms:modified>
</cp:coreProperties>
</file>